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E751F" w14:textId="05485911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10CDF" w14:paraId="492E7522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7520" w14:textId="77777777" w:rsidR="00910CDF" w:rsidRDefault="00910CD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7521" w14:textId="77777777" w:rsidR="00910CDF" w:rsidRPr="00910CDF" w:rsidRDefault="00910CDF" w:rsidP="00F95C3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F95C3C">
              <w:rPr>
                <w:b/>
                <w:sz w:val="26"/>
                <w:szCs w:val="26"/>
              </w:rPr>
              <w:t>_031</w:t>
            </w:r>
          </w:p>
        </w:tc>
      </w:tr>
      <w:tr w:rsidR="00910CDF" w14:paraId="492E7525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7523" w14:textId="77777777" w:rsidR="00910CDF" w:rsidRDefault="00910CD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7524" w14:textId="77777777" w:rsidR="00910CDF" w:rsidRPr="00F95C3C" w:rsidRDefault="00910CD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F95C3C">
              <w:rPr>
                <w:b/>
                <w:sz w:val="24"/>
                <w:szCs w:val="24"/>
                <w:lang w:val="en-US"/>
              </w:rPr>
              <w:t>2217901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614B05" w14:paraId="1A5135A5" w14:textId="77777777" w:rsidTr="0053733C">
        <w:trPr>
          <w:jc w:val="right"/>
        </w:trPr>
        <w:tc>
          <w:tcPr>
            <w:tcW w:w="5500" w:type="dxa"/>
            <w:hideMark/>
          </w:tcPr>
          <w:p w14:paraId="0507E10C" w14:textId="77777777" w:rsidR="00614B05" w:rsidRDefault="00614B05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614B05" w:rsidRPr="006A2A48" w14:paraId="30C99965" w14:textId="77777777" w:rsidTr="0053733C">
        <w:trPr>
          <w:jc w:val="right"/>
        </w:trPr>
        <w:tc>
          <w:tcPr>
            <w:tcW w:w="5500" w:type="dxa"/>
            <w:hideMark/>
          </w:tcPr>
          <w:p w14:paraId="3883BBD5" w14:textId="77777777" w:rsidR="00614B05" w:rsidRPr="006A2A48" w:rsidRDefault="00614B05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614B05" w:rsidRPr="006A2A48" w14:paraId="65904FFC" w14:textId="77777777" w:rsidTr="0053733C">
        <w:trPr>
          <w:jc w:val="right"/>
        </w:trPr>
        <w:tc>
          <w:tcPr>
            <w:tcW w:w="5500" w:type="dxa"/>
            <w:hideMark/>
          </w:tcPr>
          <w:p w14:paraId="410E8851" w14:textId="77777777" w:rsidR="00614B05" w:rsidRPr="006A2A48" w:rsidRDefault="00614B05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614B05" w:rsidRPr="006A2A48" w14:paraId="3A95CA51" w14:textId="77777777" w:rsidTr="0053733C">
        <w:trPr>
          <w:jc w:val="right"/>
        </w:trPr>
        <w:tc>
          <w:tcPr>
            <w:tcW w:w="5500" w:type="dxa"/>
            <w:hideMark/>
          </w:tcPr>
          <w:p w14:paraId="6C59581A" w14:textId="77777777" w:rsidR="00614B05" w:rsidRPr="006A2A48" w:rsidRDefault="00614B05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614B05" w14:paraId="74094A49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1F7F5C6B" w14:textId="77777777" w:rsidR="00614B05" w:rsidRDefault="00614B05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614B05" w:rsidRPr="006A2A48" w14:paraId="2DCF504D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2373D56C" w14:textId="77777777" w:rsidR="00614B05" w:rsidRPr="006A2A48" w:rsidRDefault="00614B05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92E752C" w14:textId="77777777" w:rsidR="0026453A" w:rsidRPr="00697DC5" w:rsidRDefault="0026453A" w:rsidP="0026453A"/>
    <w:p w14:paraId="492E752D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492E752E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07FBC">
        <w:rPr>
          <w:b/>
          <w:sz w:val="26"/>
          <w:szCs w:val="26"/>
        </w:rPr>
        <w:t>(</w:t>
      </w:r>
      <w:r w:rsidR="00C313AB" w:rsidRPr="00914050">
        <w:rPr>
          <w:b/>
          <w:sz w:val="26"/>
          <w:szCs w:val="26"/>
        </w:rPr>
        <w:t>Болт М12х60</w:t>
      </w:r>
      <w:r w:rsidR="00C07FBC">
        <w:rPr>
          <w:b/>
          <w:sz w:val="26"/>
          <w:szCs w:val="26"/>
        </w:rPr>
        <w:t>)</w:t>
      </w:r>
      <w:r w:rsidR="0091405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92E752F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92E7530" w14:textId="77777777"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92E7531" w14:textId="77777777" w:rsidR="00C07FBC" w:rsidRDefault="00C07FBC" w:rsidP="00C07FBC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492E7532" w14:textId="77777777" w:rsidR="00C07FBC" w:rsidRDefault="00C07FBC" w:rsidP="00C07FB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92E7533" w14:textId="77777777"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92E7534" w14:textId="77777777" w:rsidR="00C07FBC" w:rsidRDefault="00C07FBC" w:rsidP="00C07FBC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92E7535" w14:textId="77777777"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92E7536" w14:textId="77777777"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92E7537" w14:textId="77777777"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92E7538" w14:textId="77777777"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92E7539" w14:textId="77777777"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92E753A" w14:textId="77777777"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92E753B" w14:textId="29366039" w:rsidR="00C07FBC" w:rsidRDefault="00C07FBC" w:rsidP="00C07FB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614B05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92E753C" w14:textId="77777777" w:rsidR="00C07FBC" w:rsidRDefault="00C07FBC" w:rsidP="00C07FB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92E753D" w14:textId="77777777" w:rsidR="00C07FBC" w:rsidRDefault="00C07FBC" w:rsidP="00C07FB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92E753E" w14:textId="77777777" w:rsidR="00C07FBC" w:rsidRDefault="00C07FBC" w:rsidP="00C07FB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92E753F" w14:textId="77777777" w:rsidR="00C07FBC" w:rsidRDefault="00C07FBC" w:rsidP="00C07FBC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92E7540" w14:textId="77777777" w:rsidR="00C07FBC" w:rsidRDefault="00C07FBC" w:rsidP="00C07FBC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92E7541" w14:textId="77777777" w:rsidR="00C07FBC" w:rsidRDefault="00C07FBC" w:rsidP="00C07FB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92E7542" w14:textId="77777777"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92E7543" w14:textId="77777777"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92E7544" w14:textId="77777777" w:rsidR="00C07FBC" w:rsidRDefault="00C07FBC" w:rsidP="00C07FB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492E7545" w14:textId="77777777" w:rsidR="00C07FBC" w:rsidRDefault="00C07FBC" w:rsidP="00C07FB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92E7546" w14:textId="77777777" w:rsidR="00C07FBC" w:rsidRDefault="00C07FBC" w:rsidP="00C07FBC">
      <w:pPr>
        <w:spacing w:line="276" w:lineRule="auto"/>
        <w:rPr>
          <w:sz w:val="24"/>
          <w:szCs w:val="24"/>
        </w:rPr>
      </w:pPr>
    </w:p>
    <w:p w14:paraId="492E7547" w14:textId="77777777"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92E7548" w14:textId="77777777"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92E7549" w14:textId="77777777"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2E754A" w14:textId="77777777"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92E754B" w14:textId="77777777"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92E754C" w14:textId="77777777"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2E754D" w14:textId="77777777"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2E754E" w14:textId="77777777"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92E754F" w14:textId="77777777"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92E7550" w14:textId="77777777"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92E7551" w14:textId="77777777"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92E7552" w14:textId="77777777" w:rsidR="00C07FBC" w:rsidRDefault="00C07FBC" w:rsidP="00C07FB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92E7553" w14:textId="77777777" w:rsidR="00C07FBC" w:rsidRDefault="00C07FBC" w:rsidP="00C07FB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92E7554" w14:textId="77777777" w:rsidR="00C07FBC" w:rsidRDefault="00C07FBC" w:rsidP="00C07FB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92E7555" w14:textId="3AC734C8"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614B05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92E7556" w14:textId="77777777" w:rsidR="00C07FBC" w:rsidRDefault="00C07FBC" w:rsidP="00C07FB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92E7557" w14:textId="77777777" w:rsidR="00C07FBC" w:rsidRDefault="00C07FBC" w:rsidP="00C07FBC">
      <w:pPr>
        <w:rPr>
          <w:sz w:val="26"/>
          <w:szCs w:val="26"/>
        </w:rPr>
      </w:pPr>
    </w:p>
    <w:p w14:paraId="492E7558" w14:textId="77777777" w:rsidR="00C07FBC" w:rsidRDefault="00C07FBC" w:rsidP="00C07FBC">
      <w:pPr>
        <w:rPr>
          <w:sz w:val="26"/>
          <w:szCs w:val="26"/>
        </w:rPr>
      </w:pPr>
    </w:p>
    <w:p w14:paraId="01F35A27" w14:textId="77777777" w:rsidR="00614B05" w:rsidRPr="00CB6078" w:rsidRDefault="00614B05" w:rsidP="00614B05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FD63CF7" w14:textId="77777777" w:rsidR="00614B05" w:rsidRPr="00CB6078" w:rsidRDefault="00614B05" w:rsidP="00614B05">
      <w:pPr>
        <w:ind w:firstLine="0"/>
        <w:rPr>
          <w:sz w:val="26"/>
          <w:szCs w:val="26"/>
        </w:rPr>
      </w:pPr>
    </w:p>
    <w:p w14:paraId="492E755B" w14:textId="77777777" w:rsidR="008F73A3" w:rsidRPr="00697DC5" w:rsidRDefault="008F73A3" w:rsidP="00C07FB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19CAB" w14:textId="77777777" w:rsidR="00094BB5" w:rsidRDefault="00094BB5">
      <w:r>
        <w:separator/>
      </w:r>
    </w:p>
  </w:endnote>
  <w:endnote w:type="continuationSeparator" w:id="0">
    <w:p w14:paraId="64F7F564" w14:textId="77777777" w:rsidR="00094BB5" w:rsidRDefault="0009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E4EFD" w14:textId="77777777" w:rsidR="00094BB5" w:rsidRDefault="00094BB5">
      <w:r>
        <w:separator/>
      </w:r>
    </w:p>
  </w:footnote>
  <w:footnote w:type="continuationSeparator" w:id="0">
    <w:p w14:paraId="4C83FF3F" w14:textId="77777777" w:rsidR="00094BB5" w:rsidRDefault="00094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E7560" w14:textId="77777777" w:rsidR="00AD7048" w:rsidRDefault="007D07A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92E756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493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4BB5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248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4B05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C7C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7AA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C4A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4CA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0CDF"/>
    <w:rsid w:val="009134A5"/>
    <w:rsid w:val="00913BC4"/>
    <w:rsid w:val="00914050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A06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100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20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07FB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3A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4ADE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82E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5C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B65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E7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9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62BF2-3274-4909-A7EE-CCCB4EC70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9BC103-2D5A-417A-8A8C-1FF8FBDE39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1F8DF-B0EA-475D-AEF6-A6DA80B1A6A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AB04B49-58C3-4628-A5FF-F48C8BA2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2016-09-28T10:02:00Z</dcterms:created>
  <dcterms:modified xsi:type="dcterms:W3CDTF">2016-09-28T11:22:00Z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